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011FC" w14:textId="77777777" w:rsidR="00C95B78" w:rsidRPr="00BE6540" w:rsidRDefault="00C95B78" w:rsidP="00C95B78">
      <w:pPr>
        <w:spacing w:line="400" w:lineRule="exact"/>
        <w:rPr>
          <w:b/>
          <w:bCs/>
          <w:sz w:val="28"/>
          <w:szCs w:val="32"/>
        </w:rPr>
      </w:pPr>
      <w:r w:rsidRPr="00BE6540">
        <w:rPr>
          <w:b/>
          <w:bCs/>
          <w:sz w:val="28"/>
          <w:szCs w:val="32"/>
        </w:rPr>
        <w:t>I．最近の制度改正・動向概要</w:t>
      </w:r>
    </w:p>
    <w:p w14:paraId="391E9CD5" w14:textId="70565491" w:rsidR="00C95B78" w:rsidRPr="00DA216A" w:rsidRDefault="00C95B78" w:rsidP="00C95B78">
      <w:pPr>
        <w:spacing w:line="400" w:lineRule="exact"/>
        <w:rPr>
          <w:b/>
          <w:bCs/>
        </w:rPr>
      </w:pPr>
      <w:r w:rsidRPr="00DA216A">
        <w:rPr>
          <w:b/>
          <w:bCs/>
        </w:rPr>
        <w:t>1.地方分権提案と民生委員負担軽減</w:t>
      </w:r>
    </w:p>
    <w:p w14:paraId="3EB2DF25" w14:textId="4E5CEE31" w:rsidR="00001643" w:rsidRPr="00DA216A" w:rsidRDefault="00C95B78" w:rsidP="00C95B78">
      <w:pPr>
        <w:spacing w:line="400" w:lineRule="exact"/>
        <w:rPr>
          <w:ins w:id="0" w:author="福山 雅人" w:date="2025-09-16T12:00:00Z" w16du:dateUtc="2025-09-16T03:00:00Z"/>
        </w:rPr>
      </w:pPr>
      <w:r w:rsidRPr="00DA216A">
        <w:t>2023年の地方分権提案</w:t>
      </w:r>
      <w:ins w:id="1" w:author="福山 雅人" w:date="2025-09-16T11:52:00Z" w16du:dateUtc="2025-09-16T02:52:00Z">
        <w:r w:rsidR="00C16BFD" w:rsidRPr="00DA216A">
          <w:rPr>
            <w:rFonts w:hint="eastAsia"/>
          </w:rPr>
          <w:t>では</w:t>
        </w:r>
      </w:ins>
      <w:r w:rsidRPr="00DA216A">
        <w:t>、民生委員・児童委員</w:t>
      </w:r>
      <w:ins w:id="2" w:author="福山 雅人" w:date="2025-09-16T11:52:00Z" w16du:dateUtc="2025-09-16T02:52:00Z">
        <w:r w:rsidR="00C16BFD" w:rsidRPr="00DA216A">
          <w:rPr>
            <w:rFonts w:hint="eastAsia"/>
          </w:rPr>
          <w:t>（以下、民生委員）</w:t>
        </w:r>
      </w:ins>
      <w:r w:rsidRPr="00DA216A">
        <w:t>の選任要件の緩和等が</w:t>
      </w:r>
      <w:ins w:id="3" w:author="福山 雅人" w:date="2025-09-16T11:52:00Z" w16du:dateUtc="2025-09-16T02:52:00Z">
        <w:r w:rsidR="00CE5CF6" w:rsidRPr="00DA216A">
          <w:rPr>
            <w:rFonts w:hint="eastAsia"/>
          </w:rPr>
          <w:t>提案されたが、あらためて</w:t>
        </w:r>
      </w:ins>
      <w:ins w:id="4" w:author="福山 雅人" w:date="2025-09-16T11:53:00Z" w16du:dateUtc="2025-09-16T02:53:00Z">
        <w:r w:rsidR="00CE5CF6" w:rsidRPr="00DA216A">
          <w:rPr>
            <w:rFonts w:hint="eastAsia"/>
          </w:rPr>
          <w:t>2024年度中に調査や関係機関の意見も踏まえて検討し、結論を得るとの閣議決定が行われた。これを受け、同年度に設置された</w:t>
        </w:r>
      </w:ins>
      <w:ins w:id="5" w:author="福山 雅人" w:date="2025-09-16T11:54:00Z" w16du:dateUtc="2025-09-16T02:54:00Z">
        <w:r w:rsidR="00CE5CF6" w:rsidRPr="00DA216A">
          <w:rPr>
            <w:rFonts w:hint="eastAsia"/>
          </w:rPr>
          <w:t>「民生委員・児童委員の選任要件に関する検討会」における議論の整理に基づき、一定の要件を満たす場合には、現職の</w:t>
        </w:r>
      </w:ins>
      <w:ins w:id="6" w:author="福山 雅人" w:date="2025-09-16T11:55:00Z" w16du:dateUtc="2025-09-16T02:55:00Z">
        <w:r w:rsidR="00CE5CF6" w:rsidRPr="00DA216A">
          <w:rPr>
            <w:rFonts w:hint="eastAsia"/>
          </w:rPr>
          <w:t>民生委員が他の自治体に転出した後も、任期の残期間</w:t>
        </w:r>
      </w:ins>
      <w:ins w:id="7" w:author="福山 雅人" w:date="2025-09-16T11:56:00Z" w16du:dateUtc="2025-09-16T02:56:00Z">
        <w:r w:rsidR="00CE5CF6" w:rsidRPr="00DA216A">
          <w:rPr>
            <w:rFonts w:hint="eastAsia"/>
          </w:rPr>
          <w:t>については転出前の担当区域において引き続き民生委員として活動可能となるよう、「民生委員・児童委員選任要領」が改正された</w:t>
        </w:r>
      </w:ins>
      <w:r w:rsidRPr="00DA216A">
        <w:t>。</w:t>
      </w:r>
    </w:p>
    <w:p w14:paraId="66735844" w14:textId="3AF72C99" w:rsidR="00C95B78" w:rsidRPr="00DA216A" w:rsidRDefault="00C95B78" w:rsidP="00C95B78">
      <w:pPr>
        <w:spacing w:line="400" w:lineRule="exact"/>
      </w:pPr>
      <w:r w:rsidRPr="00DA216A">
        <w:t>また、</w:t>
      </w:r>
      <w:ins w:id="8" w:author="福山 雅人" w:date="2025-09-16T12:02:00Z" w16du:dateUtc="2025-09-16T03:02:00Z">
        <w:r w:rsidR="00001643" w:rsidRPr="00DA216A">
          <w:rPr>
            <w:rFonts w:hint="eastAsia"/>
          </w:rPr>
          <w:t>2023年の地方分権提案には、</w:t>
        </w:r>
      </w:ins>
      <w:r w:rsidRPr="00DA216A">
        <w:t>児童扶養手当等の受給資格確認における民生委員の証明や、生活福祉資金貸付における意見書の廃止が提案された。</w:t>
      </w:r>
      <w:r w:rsidR="002C6BCC" w:rsidRPr="00DA216A">
        <w:rPr>
          <w:rFonts w:hint="eastAsia"/>
        </w:rPr>
        <w:t>こ</w:t>
      </w:r>
      <w:ins w:id="9" w:author="福山 雅人" w:date="2025-09-16T13:13:00Z" w16du:dateUtc="2025-09-16T04:13:00Z">
        <w:r w:rsidR="002323A7" w:rsidRPr="00DA216A">
          <w:rPr>
            <w:rFonts w:hint="eastAsia"/>
          </w:rPr>
          <w:t>れについて前者は、</w:t>
        </w:r>
      </w:ins>
      <w:r w:rsidRPr="00DA216A">
        <w:t>民生委員以外の者による証明が可能であることが明確化され、</w:t>
      </w:r>
      <w:ins w:id="10" w:author="福山 雅人" w:date="2025-09-16T13:13:00Z" w16du:dateUtc="2025-09-16T04:13:00Z">
        <w:r w:rsidR="002323A7" w:rsidRPr="00DA216A">
          <w:rPr>
            <w:rFonts w:hint="eastAsia"/>
          </w:rPr>
          <w:t>後者</w:t>
        </w:r>
      </w:ins>
      <w:ins w:id="11" w:author="福山 雅人" w:date="2025-09-16T13:14:00Z" w16du:dateUtc="2025-09-16T04:14:00Z">
        <w:r w:rsidR="002323A7" w:rsidRPr="00DA216A">
          <w:rPr>
            <w:rFonts w:hint="eastAsia"/>
          </w:rPr>
          <w:t>については</w:t>
        </w:r>
      </w:ins>
      <w:r w:rsidRPr="00DA216A">
        <w:t>、調査書の添付を求める対象者を限定するなど</w:t>
      </w:r>
      <w:ins w:id="12" w:author="福山 雅人" w:date="2025-09-16T13:14:00Z" w16du:dateUtc="2025-09-16T04:14:00Z">
        <w:r w:rsidR="002323A7" w:rsidRPr="00DA216A">
          <w:rPr>
            <w:rFonts w:hint="eastAsia"/>
          </w:rPr>
          <w:t>、それぞれ運用の見直しが行われ、昨年度</w:t>
        </w:r>
      </w:ins>
      <w:ins w:id="13" w:author="福山 雅人" w:date="2025-09-16T13:15:00Z" w16du:dateUtc="2025-09-16T04:15:00Z">
        <w:r w:rsidR="002323A7" w:rsidRPr="00DA216A">
          <w:rPr>
            <w:rFonts w:hint="eastAsia"/>
          </w:rPr>
          <w:t>に改正通知が発出</w:t>
        </w:r>
      </w:ins>
      <w:r w:rsidRPr="00DA216A">
        <w:t>されている。</w:t>
      </w:r>
    </w:p>
    <w:p w14:paraId="720E0E14" w14:textId="3776C5F8" w:rsidR="00C95B78" w:rsidRPr="00DA216A" w:rsidRDefault="00C95B78" w:rsidP="00C95B78">
      <w:pPr>
        <w:spacing w:line="400" w:lineRule="exact"/>
        <w:rPr>
          <w:b/>
          <w:bCs/>
        </w:rPr>
      </w:pPr>
      <w:r w:rsidRPr="00DA216A">
        <w:rPr>
          <w:b/>
          <w:bCs/>
        </w:rPr>
        <w:t>2.地域共生社会関連施策</w:t>
      </w:r>
    </w:p>
    <w:p w14:paraId="203F0C41" w14:textId="62959382" w:rsidR="00C95B78" w:rsidRPr="00DA216A" w:rsidRDefault="00C95B78" w:rsidP="00C95B78">
      <w:pPr>
        <w:spacing w:line="400" w:lineRule="exact"/>
      </w:pPr>
      <w:r w:rsidRPr="00DA216A">
        <w:t>2025年4月施行の「生活困窮者自立支援法等の一部を改正する法律」（困窮等改正法）、および同年10月施行予定の「住宅確保要配慮者に対する賃貸住宅の供給の促進に関する法律等の一部を改正する法律」により、居住支援や多機関協働による連携体制の強化が進められている。</w:t>
      </w:r>
    </w:p>
    <w:p w14:paraId="2DC5DE2D" w14:textId="60226CC2" w:rsidR="00C95B78" w:rsidRPr="00DA216A" w:rsidRDefault="00C95B78" w:rsidP="00C95B78">
      <w:pPr>
        <w:spacing w:line="400" w:lineRule="exact"/>
      </w:pPr>
      <w:r w:rsidRPr="00DA216A">
        <w:t>「重層的支援体制整備事業」では、民生委員が地域住民の身近な相談相手として多様なニーズを初期的に把握し、行政や福祉、医療など多分野の関係機関との「橋渡し役」を担うこと</w:t>
      </w:r>
      <w:ins w:id="14" w:author="福山 雅人" w:date="2025-09-16T13:15:00Z" w16du:dateUtc="2025-09-16T04:15:00Z">
        <w:r w:rsidR="00492B91" w:rsidRPr="00DA216A">
          <w:rPr>
            <w:rFonts w:hint="eastAsia"/>
          </w:rPr>
          <w:t>への期待がさらに高まる状況にある</w:t>
        </w:r>
      </w:ins>
      <w:r w:rsidRPr="00DA216A">
        <w:t>。</w:t>
      </w:r>
    </w:p>
    <w:p w14:paraId="1AE91F8B" w14:textId="1F48C8F5" w:rsidR="00C95B78" w:rsidRPr="00DA216A" w:rsidRDefault="00C95B78" w:rsidP="00C95B78">
      <w:pPr>
        <w:spacing w:line="400" w:lineRule="exact"/>
        <w:rPr>
          <w:b/>
          <w:bCs/>
        </w:rPr>
      </w:pPr>
      <w:r w:rsidRPr="00DA216A">
        <w:rPr>
          <w:b/>
          <w:bCs/>
        </w:rPr>
        <w:t>3.こども施策と連携強化</w:t>
      </w:r>
    </w:p>
    <w:p w14:paraId="7C6BDE00" w14:textId="55C6E86A" w:rsidR="00C95B78" w:rsidRPr="00DA216A" w:rsidRDefault="00C95B78" w:rsidP="00C95B78">
      <w:pPr>
        <w:spacing w:line="400" w:lineRule="exact"/>
      </w:pPr>
      <w:r w:rsidRPr="00DA216A">
        <w:t>2023年12月に策定された「こども大綱」において、民生委員は、こどもや若者の育ち、子育て支援に関わる重要な担い手として位置づけられている。主任児童委員制度創設30周年を機に、単位民児協における組織運営の工夫や関係機関とのネットワーク強化が求められており、委員活動と就業の両立</w:t>
      </w:r>
      <w:r w:rsidRPr="00DA216A">
        <w:lastRenderedPageBreak/>
        <w:t>支援も重要な課題となっている。</w:t>
      </w:r>
    </w:p>
    <w:p w14:paraId="5130A348" w14:textId="4ACF12CF" w:rsidR="00C95B78" w:rsidRPr="00DA216A" w:rsidRDefault="00C95B78" w:rsidP="00C95B78">
      <w:pPr>
        <w:spacing w:line="400" w:lineRule="exact"/>
        <w:rPr>
          <w:b/>
          <w:bCs/>
        </w:rPr>
      </w:pPr>
      <w:r w:rsidRPr="00DA216A">
        <w:rPr>
          <w:b/>
          <w:bCs/>
        </w:rPr>
        <w:t>4.災害対策基本法改正</w:t>
      </w:r>
    </w:p>
    <w:p w14:paraId="51F4CF9B" w14:textId="071180A8" w:rsidR="00C95B78" w:rsidRPr="00DA216A" w:rsidRDefault="00C95B78" w:rsidP="00C95B78">
      <w:pPr>
        <w:spacing w:line="400" w:lineRule="exact"/>
      </w:pPr>
      <w:r w:rsidRPr="00DA216A">
        <w:t>2024年5月28日に「災害対策基本法等の一部を改正する法律」が可決・成立し、「福祉サービスの提供」が災害対策の基本的な柱の一つとして明記された。これにより、避難所や仮設住宅等での福祉的支援が国の責務と位置づけられ、災害時の民生委員の役割が法制度の上でも明確化された。</w:t>
      </w:r>
    </w:p>
    <w:p w14:paraId="37CD4DF8" w14:textId="45815079" w:rsidR="00C95B78" w:rsidRPr="00BE6540" w:rsidRDefault="00C95B78" w:rsidP="00C95B78">
      <w:pPr>
        <w:spacing w:line="400" w:lineRule="exact"/>
        <w:rPr>
          <w:b/>
          <w:bCs/>
          <w:sz w:val="28"/>
          <w:szCs w:val="32"/>
        </w:rPr>
      </w:pPr>
      <w:r w:rsidRPr="00BE6540">
        <w:rPr>
          <w:b/>
          <w:bCs/>
          <w:sz w:val="28"/>
          <w:szCs w:val="32"/>
        </w:rPr>
        <w:t>Ⅱ．令和7年度全民児連の重点事業</w:t>
      </w:r>
      <w:ins w:id="15" w:author="福山 雅人" w:date="2025-09-16T13:16:00Z" w16du:dateUtc="2025-09-16T04:16:00Z">
        <w:r w:rsidR="00580C73" w:rsidRPr="00BE6540">
          <w:rPr>
            <w:rFonts w:hint="eastAsia"/>
            <w:b/>
            <w:bCs/>
            <w:sz w:val="28"/>
            <w:szCs w:val="32"/>
          </w:rPr>
          <w:t>と国への要望</w:t>
        </w:r>
      </w:ins>
    </w:p>
    <w:p w14:paraId="5A34E2B5" w14:textId="77777777" w:rsidR="00C95B78" w:rsidRPr="00DA216A" w:rsidRDefault="00C95B78" w:rsidP="00C95B78">
      <w:pPr>
        <w:spacing w:line="400" w:lineRule="exact"/>
        <w:rPr>
          <w:b/>
          <w:bCs/>
        </w:rPr>
      </w:pPr>
      <w:r w:rsidRPr="00DA216A">
        <w:rPr>
          <w:b/>
          <w:bCs/>
        </w:rPr>
        <w:t>重点1：なり手確保と活動継続環境整備</w:t>
      </w:r>
    </w:p>
    <w:p w14:paraId="39EA1BC3" w14:textId="2674A2C0" w:rsidR="00C95B78" w:rsidRPr="00DA216A" w:rsidRDefault="00C95B78" w:rsidP="00C95B78">
      <w:pPr>
        <w:spacing w:line="400" w:lineRule="exact"/>
      </w:pPr>
      <w:r w:rsidRPr="00DA216A">
        <w:t>委員が長く活動を継続できるよう、役割の整理・周知と連携先の拡大を図る。また、災害時の役割を明確化し、平時から関係機関との連携や住民の理解促進に努める。主任児童委員・児童委員同士の連携強化を図るとともに、学校やこども家庭センター等との連携を推進する。</w:t>
      </w:r>
    </w:p>
    <w:p w14:paraId="6537D1CB" w14:textId="77777777" w:rsidR="00C95B78" w:rsidRPr="00DA216A" w:rsidRDefault="00C95B78" w:rsidP="00C95B78">
      <w:pPr>
        <w:spacing w:line="400" w:lineRule="exact"/>
        <w:rPr>
          <w:b/>
          <w:bCs/>
        </w:rPr>
      </w:pPr>
      <w:r w:rsidRPr="00DA216A">
        <w:rPr>
          <w:b/>
          <w:bCs/>
        </w:rPr>
        <w:t>重点2：「地域共生社会」の地域づくり推進</w:t>
      </w:r>
    </w:p>
    <w:p w14:paraId="29783D4D" w14:textId="63945DDD" w:rsidR="00C95B78" w:rsidRPr="00DA216A" w:rsidRDefault="00C95B78" w:rsidP="00C95B78">
      <w:pPr>
        <w:spacing w:line="400" w:lineRule="exact"/>
        <w:rPr>
          <w:ins w:id="16" w:author="福山 雅人" w:date="2025-09-16T13:17:00Z" w16du:dateUtc="2025-09-16T04:17:00Z"/>
        </w:rPr>
      </w:pPr>
      <w:r w:rsidRPr="00DA216A">
        <w:t>地域の包括的な支援体制における民生委員活動の現状を把握し、役割を整理・周知することで、強みを生かした連携深化や新たな連携先の開拓を推進する。</w:t>
      </w:r>
    </w:p>
    <w:p w14:paraId="7769324D" w14:textId="329657DF" w:rsidR="00580C73" w:rsidRPr="00DA216A" w:rsidRDefault="00580C73" w:rsidP="00C95B78">
      <w:pPr>
        <w:spacing w:line="400" w:lineRule="exact"/>
        <w:rPr>
          <w:ins w:id="17" w:author="福山 雅人" w:date="2025-09-16T13:17:00Z" w16du:dateUtc="2025-09-16T04:17:00Z"/>
          <w:b/>
          <w:bCs/>
          <w:rPrChange w:id="18" w:author="福山 雅人" w:date="2025-09-16T13:17:00Z" w16du:dateUtc="2025-09-16T04:17:00Z">
            <w:rPr>
              <w:ins w:id="19" w:author="福山 雅人" w:date="2025-09-16T13:17:00Z" w16du:dateUtc="2025-09-16T04:17:00Z"/>
            </w:rPr>
          </w:rPrChange>
        </w:rPr>
      </w:pPr>
      <w:ins w:id="20" w:author="福山 雅人" w:date="2025-09-16T13:17:00Z" w16du:dateUtc="2025-09-16T04:17:00Z">
        <w:r w:rsidRPr="00DA216A">
          <w:rPr>
            <w:rFonts w:hint="eastAsia"/>
            <w:b/>
            <w:bCs/>
            <w:rPrChange w:id="21" w:author="福山 雅人" w:date="2025-09-16T13:17:00Z" w16du:dateUtc="2025-09-16T04:17:00Z">
              <w:rPr>
                <w:rFonts w:hint="eastAsia"/>
              </w:rPr>
            </w:rPrChange>
          </w:rPr>
          <w:t>国への要望活動</w:t>
        </w:r>
      </w:ins>
    </w:p>
    <w:p w14:paraId="0366F033" w14:textId="103849D6" w:rsidR="00580C73" w:rsidRPr="00DA216A" w:rsidRDefault="00580C73" w:rsidP="00C95B78">
      <w:pPr>
        <w:spacing w:line="400" w:lineRule="exact"/>
        <w:rPr>
          <w:ins w:id="22" w:author="福山 雅人" w:date="2025-09-16T13:20:00Z" w16du:dateUtc="2025-09-16T04:20:00Z"/>
        </w:rPr>
      </w:pPr>
      <w:ins w:id="23" w:author="福山 雅人" w:date="2025-09-16T13:17:00Z" w16du:dateUtc="2025-09-16T04:17:00Z">
        <w:r w:rsidRPr="00DA216A">
          <w:rPr>
            <w:rFonts w:hint="eastAsia"/>
          </w:rPr>
          <w:t>全民児連を含む</w:t>
        </w:r>
      </w:ins>
      <w:ins w:id="24" w:author="福山 雅人" w:date="2025-09-16T13:18:00Z" w16du:dateUtc="2025-09-16T04:18:00Z">
        <w:r w:rsidRPr="00DA216A">
          <w:rPr>
            <w:rFonts w:hint="eastAsia"/>
          </w:rPr>
          <w:t>構成団体からなる全社協・政策委員会の「令和８（2026）年度の社会保障制度・予算・</w:t>
        </w:r>
      </w:ins>
      <w:ins w:id="25" w:author="福山 雅人" w:date="2025-09-16T13:19:00Z" w16du:dateUtc="2025-09-16T04:19:00Z">
        <w:r w:rsidRPr="00DA216A">
          <w:rPr>
            <w:rFonts w:hint="eastAsia"/>
          </w:rPr>
          <w:t>税制等に関する要望」では、民生委員活動の環境整備とともになり手確保のための国および自治体の取り組み強化を盛り込み、５</w:t>
        </w:r>
      </w:ins>
      <w:ins w:id="26" w:author="福山 雅人" w:date="2025-09-16T13:20:00Z" w16du:dateUtc="2025-09-16T04:20:00Z">
        <w:r w:rsidRPr="00DA216A">
          <w:rPr>
            <w:rFonts w:hint="eastAsia"/>
          </w:rPr>
          <w:t>月22日に厚生労働大臣等への要望活動を行った。</w:t>
        </w:r>
      </w:ins>
    </w:p>
    <w:p w14:paraId="7574D7ED" w14:textId="6EB22E09" w:rsidR="00580C73" w:rsidRPr="00DA216A" w:rsidRDefault="00580C73" w:rsidP="00C95B78">
      <w:pPr>
        <w:spacing w:line="400" w:lineRule="exact"/>
        <w:rPr>
          <w:ins w:id="27" w:author="福山 雅人" w:date="2025-09-16T13:17:00Z" w16du:dateUtc="2025-09-16T04:17:00Z"/>
          <w:b/>
          <w:bCs/>
          <w:rPrChange w:id="28" w:author="福山 雅人" w:date="2025-09-16T13:20:00Z" w16du:dateUtc="2025-09-16T04:20:00Z">
            <w:rPr>
              <w:ins w:id="29" w:author="福山 雅人" w:date="2025-09-16T13:17:00Z" w16du:dateUtc="2025-09-16T04:17:00Z"/>
            </w:rPr>
          </w:rPrChange>
        </w:rPr>
      </w:pPr>
      <w:ins w:id="30" w:author="福山 雅人" w:date="2025-09-16T13:20:00Z" w16du:dateUtc="2025-09-16T04:20:00Z">
        <w:r w:rsidRPr="00DA216A">
          <w:rPr>
            <w:rFonts w:hint="eastAsia"/>
            <w:b/>
            <w:bCs/>
            <w:rPrChange w:id="31" w:author="福山 雅人" w:date="2025-09-16T13:20:00Z" w16du:dateUtc="2025-09-16T04:20:00Z">
              <w:rPr>
                <w:rFonts w:hint="eastAsia"/>
              </w:rPr>
            </w:rPrChange>
          </w:rPr>
          <w:t>＜要望内容＞</w:t>
        </w:r>
      </w:ins>
    </w:p>
    <w:p w14:paraId="4937751A" w14:textId="50CFBE1B" w:rsidR="00580C73" w:rsidRPr="00DA216A" w:rsidRDefault="00580C73" w:rsidP="00580C73">
      <w:pPr>
        <w:numPr>
          <w:ilvl w:val="0"/>
          <w:numId w:val="1"/>
        </w:numPr>
        <w:spacing w:line="400" w:lineRule="exact"/>
        <w:rPr>
          <w:ins w:id="32" w:author="福山 雅人" w:date="2025-09-16T13:22:00Z" w16du:dateUtc="2025-09-16T04:22:00Z"/>
          <w:rPrChange w:id="33" w:author="福山 雅人" w:date="2025-09-16T13:24:00Z" w16du:dateUtc="2025-09-16T04:24:00Z">
            <w:rPr>
              <w:ins w:id="34" w:author="福山 雅人" w:date="2025-09-16T13:22:00Z" w16du:dateUtc="2025-09-16T04:22:00Z"/>
              <w:b/>
              <w:bCs/>
            </w:rPr>
          </w:rPrChange>
        </w:rPr>
      </w:pPr>
      <w:ins w:id="35" w:author="福山 雅人" w:date="2025-09-16T13:21:00Z" w16du:dateUtc="2025-09-16T04:21:00Z">
        <w:r w:rsidRPr="00DA216A">
          <w:rPr>
            <w:rFonts w:hint="eastAsia"/>
            <w:rPrChange w:id="36" w:author="福山 雅人" w:date="2025-09-16T13:24:00Z" w16du:dateUtc="2025-09-16T04:24:00Z">
              <w:rPr>
                <w:rFonts w:hint="eastAsia"/>
                <w:b/>
                <w:bCs/>
              </w:rPr>
            </w:rPrChange>
          </w:rPr>
          <w:t>活動の負担軽減や環境整備について、厚生労働省および</w:t>
        </w:r>
      </w:ins>
      <w:ins w:id="37" w:author="福山 雅人" w:date="2025-09-16T13:56:00Z" w16du:dateUtc="2025-09-16T04:56:00Z">
        <w:r w:rsidR="00AF78E7" w:rsidRPr="00DA216A">
          <w:rPr>
            <w:rFonts w:hint="eastAsia"/>
          </w:rPr>
          <w:t>こ</w:t>
        </w:r>
      </w:ins>
      <w:ins w:id="38" w:author="福山 雅人" w:date="2025-09-16T13:21:00Z" w16du:dateUtc="2025-09-16T04:21:00Z">
        <w:r w:rsidRPr="00DA216A">
          <w:rPr>
            <w:rFonts w:hint="eastAsia"/>
            <w:rPrChange w:id="39" w:author="福山 雅人" w:date="2025-09-16T13:24:00Z" w16du:dateUtc="2025-09-16T04:24:00Z">
              <w:rPr>
                <w:rFonts w:hint="eastAsia"/>
                <w:b/>
                <w:bCs/>
              </w:rPr>
            </w:rPrChange>
          </w:rPr>
          <w:t>ども家庭庁における十分な議論と</w:t>
        </w:r>
      </w:ins>
      <w:ins w:id="40" w:author="福山 雅人" w:date="2025-09-16T13:22:00Z" w16du:dateUtc="2025-09-16T04:22:00Z">
        <w:r w:rsidRPr="00DA216A">
          <w:rPr>
            <w:rFonts w:hint="eastAsia"/>
            <w:rPrChange w:id="41" w:author="福山 雅人" w:date="2025-09-16T13:24:00Z" w16du:dateUtc="2025-09-16T04:24:00Z">
              <w:rPr>
                <w:rFonts w:hint="eastAsia"/>
                <w:b/>
                <w:bCs/>
              </w:rPr>
            </w:rPrChange>
          </w:rPr>
          <w:t>具体化</w:t>
        </w:r>
      </w:ins>
    </w:p>
    <w:p w14:paraId="3CE7851E" w14:textId="6AB7254B" w:rsidR="00580C73" w:rsidRPr="00DA216A" w:rsidRDefault="00580C73" w:rsidP="00580C73">
      <w:pPr>
        <w:numPr>
          <w:ilvl w:val="0"/>
          <w:numId w:val="1"/>
        </w:numPr>
        <w:spacing w:line="400" w:lineRule="exact"/>
        <w:rPr>
          <w:ins w:id="42" w:author="福山 雅人" w:date="2025-09-16T13:22:00Z" w16du:dateUtc="2025-09-16T04:22:00Z"/>
          <w:rPrChange w:id="43" w:author="福山 雅人" w:date="2025-09-16T13:24:00Z" w16du:dateUtc="2025-09-16T04:24:00Z">
            <w:rPr>
              <w:ins w:id="44" w:author="福山 雅人" w:date="2025-09-16T13:22:00Z" w16du:dateUtc="2025-09-16T04:22:00Z"/>
              <w:b/>
              <w:bCs/>
            </w:rPr>
          </w:rPrChange>
        </w:rPr>
      </w:pPr>
      <w:ins w:id="45" w:author="福山 雅人" w:date="2025-09-16T13:22:00Z" w16du:dateUtc="2025-09-16T04:22:00Z">
        <w:r w:rsidRPr="00DA216A">
          <w:rPr>
            <w:rFonts w:hint="eastAsia"/>
            <w:rPrChange w:id="46" w:author="福山 雅人" w:date="2025-09-16T13:24:00Z" w16du:dateUtc="2025-09-16T04:24:00Z">
              <w:rPr>
                <w:rFonts w:hint="eastAsia"/>
                <w:b/>
                <w:bCs/>
              </w:rPr>
            </w:rPrChange>
          </w:rPr>
          <w:lastRenderedPageBreak/>
          <w:t>民生委員活動費の</w:t>
        </w:r>
      </w:ins>
      <w:ins w:id="47" w:author="福山 雅人" w:date="2025-09-16T13:56:00Z" w16du:dateUtc="2025-09-16T04:56:00Z">
        <w:r w:rsidR="00AF78E7" w:rsidRPr="00DA216A">
          <w:rPr>
            <w:rFonts w:hint="eastAsia"/>
          </w:rPr>
          <w:t>増額</w:t>
        </w:r>
      </w:ins>
      <w:ins w:id="48" w:author="福山 雅人" w:date="2025-09-16T13:22:00Z" w16du:dateUtc="2025-09-16T04:22:00Z">
        <w:r w:rsidRPr="00DA216A">
          <w:rPr>
            <w:rFonts w:hint="eastAsia"/>
            <w:rPrChange w:id="49" w:author="福山 雅人" w:date="2025-09-16T13:24:00Z" w16du:dateUtc="2025-09-16T04:24:00Z">
              <w:rPr>
                <w:rFonts w:hint="eastAsia"/>
                <w:b/>
                <w:bCs/>
              </w:rPr>
            </w:rPrChange>
          </w:rPr>
          <w:t>と活動保険の保険料の全額公費化の早期実現</w:t>
        </w:r>
      </w:ins>
    </w:p>
    <w:p w14:paraId="416B73E6" w14:textId="7377BFAF" w:rsidR="00580C73" w:rsidRPr="00DA216A" w:rsidRDefault="00580C73">
      <w:pPr>
        <w:numPr>
          <w:ilvl w:val="0"/>
          <w:numId w:val="1"/>
        </w:numPr>
        <w:spacing w:line="400" w:lineRule="exact"/>
        <w:rPr>
          <w:ins w:id="50" w:author="福山 雅人" w:date="2025-09-16T13:20:00Z" w16du:dateUtc="2025-09-16T04:20:00Z"/>
        </w:rPr>
        <w:pPrChange w:id="51" w:author="福山 雅人" w:date="2025-09-16T13:20:00Z" w16du:dateUtc="2025-09-16T04:20:00Z">
          <w:pPr>
            <w:spacing w:line="400" w:lineRule="exact"/>
          </w:pPr>
        </w:pPrChange>
      </w:pPr>
      <w:ins w:id="52" w:author="福山 雅人" w:date="2025-09-16T13:22:00Z" w16du:dateUtc="2025-09-16T04:22:00Z">
        <w:r w:rsidRPr="00DA216A">
          <w:rPr>
            <w:rFonts w:hint="eastAsia"/>
            <w:rPrChange w:id="53" w:author="福山 雅人" w:date="2025-09-16T13:24:00Z" w16du:dateUtc="2025-09-16T04:24:00Z">
              <w:rPr>
                <w:rFonts w:hint="eastAsia"/>
                <w:b/>
                <w:bCs/>
              </w:rPr>
            </w:rPrChange>
          </w:rPr>
          <w:t>研修機会の充実、相談</w:t>
        </w:r>
      </w:ins>
      <w:ins w:id="54" w:author="福山 雅人" w:date="2025-09-16T13:23:00Z" w16du:dateUtc="2025-09-16T04:23:00Z">
        <w:r w:rsidRPr="00DA216A">
          <w:rPr>
            <w:rFonts w:hint="eastAsia"/>
            <w:rPrChange w:id="55" w:author="福山 雅人" w:date="2025-09-16T13:24:00Z" w16du:dateUtc="2025-09-16T04:24:00Z">
              <w:rPr>
                <w:rFonts w:hint="eastAsia"/>
                <w:b/>
                <w:bCs/>
              </w:rPr>
            </w:rPrChange>
          </w:rPr>
          <w:t>支援体制の構築、民児協事務局体制</w:t>
        </w:r>
      </w:ins>
      <w:ins w:id="56" w:author="福山 雅人" w:date="2025-09-16T13:40:00Z" w16du:dateUtc="2025-09-16T04:40:00Z">
        <w:r w:rsidR="00E11854" w:rsidRPr="00DA216A">
          <w:rPr>
            <w:rFonts w:hint="eastAsia"/>
          </w:rPr>
          <w:t>の充実など、国における財政支援とともに、自治体の主体的な対応</w:t>
        </w:r>
      </w:ins>
    </w:p>
    <w:p w14:paraId="19EAE84E" w14:textId="5C5403D3" w:rsidR="00580C73" w:rsidRPr="00BE6540" w:rsidDel="00F0650E" w:rsidRDefault="00580C73" w:rsidP="00C95B78">
      <w:pPr>
        <w:spacing w:line="400" w:lineRule="exact"/>
        <w:rPr>
          <w:del w:id="57" w:author="福山 雅人" w:date="2025-09-16T13:41:00Z" w16du:dateUtc="2025-09-16T04:41:00Z"/>
          <w:sz w:val="28"/>
          <w:szCs w:val="32"/>
        </w:rPr>
      </w:pPr>
    </w:p>
    <w:p w14:paraId="56942FC5" w14:textId="77777777" w:rsidR="00C95B78" w:rsidRPr="00BE6540" w:rsidRDefault="00C95B78" w:rsidP="00C95B78">
      <w:pPr>
        <w:spacing w:line="400" w:lineRule="exact"/>
        <w:rPr>
          <w:b/>
          <w:bCs/>
          <w:sz w:val="28"/>
          <w:szCs w:val="32"/>
        </w:rPr>
      </w:pPr>
      <w:r w:rsidRPr="00BE6540">
        <w:rPr>
          <w:b/>
          <w:bCs/>
          <w:sz w:val="28"/>
          <w:szCs w:val="32"/>
        </w:rPr>
        <w:t>Ⅲ．なり手確保の課題と取り組み例</w:t>
      </w:r>
    </w:p>
    <w:p w14:paraId="0DF98E22" w14:textId="4DE1D761" w:rsidR="00C95B78" w:rsidRPr="00DA216A" w:rsidRDefault="00C95B78" w:rsidP="00C95B78">
      <w:pPr>
        <w:spacing w:line="400" w:lineRule="exact"/>
        <w:rPr>
          <w:b/>
          <w:bCs/>
        </w:rPr>
      </w:pPr>
      <w:r w:rsidRPr="00DA216A">
        <w:rPr>
          <w:b/>
          <w:bCs/>
        </w:rPr>
        <w:t>1.推薦体制の強化</w:t>
      </w:r>
    </w:p>
    <w:p w14:paraId="39CE619A" w14:textId="4E3AA886" w:rsidR="00C95B78" w:rsidRPr="00DA216A" w:rsidRDefault="00C95B78" w:rsidP="00C95B78">
      <w:pPr>
        <w:spacing w:line="400" w:lineRule="exact"/>
      </w:pPr>
      <w:r w:rsidRPr="00DA216A">
        <w:t>2022年12月の一斉改選時の充足率は93.7%であったが、2023年度末には95.0%に改善している。担い手確保に効果がある取り組みとして、「民生委員業務を十分理解した者への推薦依頼」、「行政からのきめ細かな協力依頼・業務説明」、「新任委員の活動フォロー体制の整備」、「新任委員の相談体制の確保」などが</w:t>
      </w:r>
      <w:ins w:id="58" w:author="福山 雅人" w:date="2025-09-16T13:41:00Z" w16du:dateUtc="2025-09-16T04:41:00Z">
        <w:r w:rsidR="007A535A" w:rsidRPr="00DA216A">
          <w:rPr>
            <w:rFonts w:hint="eastAsia"/>
          </w:rPr>
          <w:t>ある</w:t>
        </w:r>
      </w:ins>
      <w:r w:rsidRPr="00DA216A">
        <w:t>。また、推薦準備の早期着手や、地域の状況に応じた推薦方法等の見直しも効果的とされている。</w:t>
      </w:r>
    </w:p>
    <w:p w14:paraId="3D833413" w14:textId="3B600D99" w:rsidR="00C95B78" w:rsidRPr="00DA216A" w:rsidRDefault="00C95B78" w:rsidP="00C95B78">
      <w:pPr>
        <w:spacing w:line="400" w:lineRule="exact"/>
        <w:rPr>
          <w:b/>
          <w:bCs/>
        </w:rPr>
      </w:pPr>
      <w:r w:rsidRPr="00DA216A">
        <w:rPr>
          <w:b/>
          <w:bCs/>
        </w:rPr>
        <w:t>2.広報・PR方法</w:t>
      </w:r>
    </w:p>
    <w:p w14:paraId="6D71A2A7" w14:textId="001FB2A1" w:rsidR="00C95B78" w:rsidRPr="00DA216A" w:rsidRDefault="00C95B78" w:rsidP="00C95B78">
      <w:pPr>
        <w:spacing w:line="400" w:lineRule="exact"/>
      </w:pPr>
      <w:r w:rsidRPr="00DA216A">
        <w:t>ポスターやパンフレットの作成・配布に加え、ホームページやSNS、デジタルサイネージを活用した広報活動が増えている。ミンジーなどのキャラクターを活用し、広報活動を行う例もある。</w:t>
      </w:r>
    </w:p>
    <w:p w14:paraId="3B79D422" w14:textId="5B1472B9" w:rsidR="00C95B78" w:rsidRPr="00DA216A" w:rsidRDefault="00C95B78" w:rsidP="00C95B78">
      <w:pPr>
        <w:spacing w:line="400" w:lineRule="exact"/>
        <w:rPr>
          <w:b/>
          <w:bCs/>
        </w:rPr>
      </w:pPr>
      <w:r w:rsidRPr="00DA216A">
        <w:rPr>
          <w:b/>
          <w:bCs/>
        </w:rPr>
        <w:t>3.協力員制度・活動範囲見直し</w:t>
      </w:r>
    </w:p>
    <w:p w14:paraId="4BCBF2BE" w14:textId="6FAEC001" w:rsidR="00C95B78" w:rsidRPr="00DA216A" w:rsidRDefault="00C95B78" w:rsidP="00C95B78">
      <w:pPr>
        <w:spacing w:line="400" w:lineRule="exact"/>
      </w:pPr>
      <w:r w:rsidRPr="00DA216A">
        <w:t>民生委員の協力員や支援員制度を導入し、活動をサポートするケースが増えている。これにより、活動の負担軽減やなり手確保にも効果があると考えられている。また、活動の負担軽減に向けて、行政と</w:t>
      </w:r>
      <w:ins w:id="59" w:author="福山 雅人" w:date="2025-09-16T13:41:00Z" w16du:dateUtc="2025-09-16T04:41:00Z">
        <w:r w:rsidR="00D55B5D" w:rsidRPr="00DA216A">
          <w:rPr>
            <w:rFonts w:hint="eastAsia"/>
          </w:rPr>
          <w:t>ともに民生委員</w:t>
        </w:r>
      </w:ins>
      <w:ins w:id="60" w:author="福山 雅人" w:date="2025-09-16T13:42:00Z" w16du:dateUtc="2025-09-16T04:42:00Z">
        <w:r w:rsidR="00D55B5D" w:rsidRPr="00DA216A">
          <w:rPr>
            <w:rFonts w:hint="eastAsia"/>
          </w:rPr>
          <w:t>の</w:t>
        </w:r>
      </w:ins>
      <w:r w:rsidRPr="00DA216A">
        <w:t>役割や</w:t>
      </w:r>
      <w:ins w:id="61" w:author="福山 雅人" w:date="2025-09-16T13:42:00Z" w16du:dateUtc="2025-09-16T04:42:00Z">
        <w:r w:rsidR="00D55B5D" w:rsidRPr="00DA216A">
          <w:rPr>
            <w:rFonts w:hint="eastAsia"/>
          </w:rPr>
          <w:t>活動</w:t>
        </w:r>
      </w:ins>
      <w:r w:rsidRPr="00DA216A">
        <w:t>内容の見直しを行う例もみられる。就業中の委員が活動しやすい環境づくりや、新任委員を対象とした研修、相談体制の構築も進められている。</w:t>
      </w:r>
    </w:p>
    <w:p w14:paraId="6A2C4D6B" w14:textId="2044E598" w:rsidR="00C95B78" w:rsidRPr="00DA216A" w:rsidRDefault="00C95B78" w:rsidP="00C95B78">
      <w:pPr>
        <w:spacing w:line="400" w:lineRule="exact"/>
        <w:rPr>
          <w:b/>
          <w:bCs/>
        </w:rPr>
      </w:pPr>
      <w:r w:rsidRPr="00DA216A">
        <w:rPr>
          <w:b/>
          <w:bCs/>
        </w:rPr>
        <w:t>Ⅳ．</w:t>
      </w:r>
      <w:ins w:id="62" w:author="福山 雅人" w:date="2025-09-16T13:42:00Z" w16du:dateUtc="2025-09-16T04:42:00Z">
        <w:r w:rsidR="00D55B5D" w:rsidRPr="00DA216A">
          <w:rPr>
            <w:rFonts w:hint="eastAsia"/>
            <w:b/>
            <w:bCs/>
          </w:rPr>
          <w:t>おわりに</w:t>
        </w:r>
      </w:ins>
    </w:p>
    <w:p w14:paraId="482BE93B" w14:textId="1E08E9A4" w:rsidR="00C95B78" w:rsidRPr="00DA216A" w:rsidRDefault="00C95B78" w:rsidP="00C95B78">
      <w:pPr>
        <w:spacing w:line="400" w:lineRule="exact"/>
      </w:pPr>
      <w:r w:rsidRPr="00DA216A">
        <w:t>持続可能な民生委員制度を構築するためには、</w:t>
      </w:r>
      <w:ins w:id="63" w:author="福山 雅人" w:date="2025-09-16T13:43:00Z" w16du:dateUtc="2025-09-16T04:43:00Z">
        <w:r w:rsidR="00D55B5D" w:rsidRPr="00DA216A">
          <w:rPr>
            <w:rFonts w:hint="eastAsia"/>
          </w:rPr>
          <w:t>先述の要望活動の内容のとおり、</w:t>
        </w:r>
      </w:ins>
      <w:r w:rsidRPr="00DA216A">
        <w:t>国および自治体による主体的な制度改善と、それを裏付ける十分な財政</w:t>
      </w:r>
      <w:r w:rsidRPr="00DA216A">
        <w:lastRenderedPageBreak/>
        <w:t>支援の確保が鍵となる。</w:t>
      </w:r>
      <w:ins w:id="64" w:author="福山 雅人" w:date="2025-09-16T13:43:00Z" w16du:dateUtc="2025-09-16T04:43:00Z">
        <w:r w:rsidR="00D55B5D" w:rsidRPr="00DA216A">
          <w:rPr>
            <w:rFonts w:hint="eastAsia"/>
          </w:rPr>
          <w:t>加えて、民生委員の役割の多様化や期待の高まりに応える民生委員の</w:t>
        </w:r>
      </w:ins>
      <w:ins w:id="65" w:author="福山 雅人" w:date="2025-09-16T13:44:00Z" w16du:dateUtc="2025-09-16T04:44:00Z">
        <w:r w:rsidR="00D55B5D" w:rsidRPr="00DA216A">
          <w:rPr>
            <w:rFonts w:hint="eastAsia"/>
          </w:rPr>
          <w:t>力量向上と活動環境の機能強化が重要になる。</w:t>
        </w:r>
      </w:ins>
    </w:p>
    <w:p w14:paraId="73ADA037" w14:textId="77777777" w:rsidR="00534475" w:rsidRPr="00DA216A" w:rsidRDefault="00534475" w:rsidP="00C95B78">
      <w:pPr>
        <w:spacing w:line="400" w:lineRule="exact"/>
      </w:pPr>
    </w:p>
    <w:sectPr w:rsidR="00534475" w:rsidRPr="00DA216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EA060" w14:textId="77777777" w:rsidR="00600F12" w:rsidRDefault="00600F12" w:rsidP="00AF78E7">
      <w:pPr>
        <w:spacing w:after="0" w:line="240" w:lineRule="auto"/>
      </w:pPr>
      <w:r>
        <w:separator/>
      </w:r>
    </w:p>
  </w:endnote>
  <w:endnote w:type="continuationSeparator" w:id="0">
    <w:p w14:paraId="653EC4F0" w14:textId="77777777" w:rsidR="00600F12" w:rsidRDefault="00600F12" w:rsidP="00AF7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285A1" w14:textId="77777777" w:rsidR="00600F12" w:rsidRDefault="00600F12" w:rsidP="00AF78E7">
      <w:pPr>
        <w:spacing w:after="0" w:line="240" w:lineRule="auto"/>
      </w:pPr>
      <w:r>
        <w:separator/>
      </w:r>
    </w:p>
  </w:footnote>
  <w:footnote w:type="continuationSeparator" w:id="0">
    <w:p w14:paraId="5F45F3DC" w14:textId="77777777" w:rsidR="00600F12" w:rsidRDefault="00600F12" w:rsidP="00AF78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BF38AE"/>
    <w:multiLevelType w:val="multilevel"/>
    <w:tmpl w:val="52C83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6313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福山 雅人">
    <w15:presenceInfo w15:providerId="AD" w15:userId="S-1-5-21-2071436816-1711402517-2569165586-16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B78"/>
    <w:rsid w:val="00001643"/>
    <w:rsid w:val="000D7BDD"/>
    <w:rsid w:val="002323A7"/>
    <w:rsid w:val="002C6BCC"/>
    <w:rsid w:val="002F6A75"/>
    <w:rsid w:val="00492B91"/>
    <w:rsid w:val="00534475"/>
    <w:rsid w:val="00580C73"/>
    <w:rsid w:val="00600F12"/>
    <w:rsid w:val="007A535A"/>
    <w:rsid w:val="00920853"/>
    <w:rsid w:val="00AC1528"/>
    <w:rsid w:val="00AF78E7"/>
    <w:rsid w:val="00BE6540"/>
    <w:rsid w:val="00C16BFD"/>
    <w:rsid w:val="00C95B78"/>
    <w:rsid w:val="00CE5CF6"/>
    <w:rsid w:val="00D55B5D"/>
    <w:rsid w:val="00DA216A"/>
    <w:rsid w:val="00DE51F5"/>
    <w:rsid w:val="00E11854"/>
    <w:rsid w:val="00F06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A26557"/>
  <w15:chartTrackingRefBased/>
  <w15:docId w15:val="{8EE95864-28CD-457D-8339-C33E5366D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C95B7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95B7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95B7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C95B7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95B7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95B7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95B7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95B7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95B7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95B7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95B7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95B7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95B7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95B7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95B7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95B7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95B7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95B7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95B7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95B7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95B7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95B7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95B78"/>
    <w:pPr>
      <w:spacing w:before="160"/>
      <w:jc w:val="center"/>
    </w:pPr>
    <w:rPr>
      <w:i/>
      <w:iCs/>
      <w:color w:val="404040" w:themeColor="text1" w:themeTint="BF"/>
    </w:rPr>
  </w:style>
  <w:style w:type="character" w:customStyle="1" w:styleId="a8">
    <w:name w:val="引用文 (文字)"/>
    <w:basedOn w:val="a0"/>
    <w:link w:val="a7"/>
    <w:uiPriority w:val="29"/>
    <w:rsid w:val="00C95B78"/>
    <w:rPr>
      <w:i/>
      <w:iCs/>
      <w:color w:val="404040" w:themeColor="text1" w:themeTint="BF"/>
    </w:rPr>
  </w:style>
  <w:style w:type="paragraph" w:styleId="a9">
    <w:name w:val="List Paragraph"/>
    <w:basedOn w:val="a"/>
    <w:uiPriority w:val="34"/>
    <w:qFormat/>
    <w:rsid w:val="00C95B78"/>
    <w:pPr>
      <w:ind w:left="720"/>
      <w:contextualSpacing/>
    </w:pPr>
  </w:style>
  <w:style w:type="character" w:styleId="21">
    <w:name w:val="Intense Emphasis"/>
    <w:basedOn w:val="a0"/>
    <w:uiPriority w:val="21"/>
    <w:qFormat/>
    <w:rsid w:val="00C95B78"/>
    <w:rPr>
      <w:i/>
      <w:iCs/>
      <w:color w:val="0F4761" w:themeColor="accent1" w:themeShade="BF"/>
    </w:rPr>
  </w:style>
  <w:style w:type="paragraph" w:styleId="22">
    <w:name w:val="Intense Quote"/>
    <w:basedOn w:val="a"/>
    <w:next w:val="a"/>
    <w:link w:val="23"/>
    <w:uiPriority w:val="30"/>
    <w:qFormat/>
    <w:rsid w:val="00C95B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95B78"/>
    <w:rPr>
      <w:i/>
      <w:iCs/>
      <w:color w:val="0F4761" w:themeColor="accent1" w:themeShade="BF"/>
    </w:rPr>
  </w:style>
  <w:style w:type="character" w:styleId="24">
    <w:name w:val="Intense Reference"/>
    <w:basedOn w:val="a0"/>
    <w:uiPriority w:val="32"/>
    <w:qFormat/>
    <w:rsid w:val="00C95B78"/>
    <w:rPr>
      <w:b/>
      <w:bCs/>
      <w:smallCaps/>
      <w:color w:val="0F4761" w:themeColor="accent1" w:themeShade="BF"/>
      <w:spacing w:val="5"/>
    </w:rPr>
  </w:style>
  <w:style w:type="paragraph" w:styleId="aa">
    <w:name w:val="Revision"/>
    <w:hidden/>
    <w:uiPriority w:val="99"/>
    <w:semiHidden/>
    <w:rsid w:val="00C16BFD"/>
    <w:pPr>
      <w:spacing w:after="0" w:line="240" w:lineRule="auto"/>
    </w:pPr>
  </w:style>
  <w:style w:type="paragraph" w:styleId="ab">
    <w:name w:val="header"/>
    <w:basedOn w:val="a"/>
    <w:link w:val="ac"/>
    <w:uiPriority w:val="99"/>
    <w:unhideWhenUsed/>
    <w:rsid w:val="00AF78E7"/>
    <w:pPr>
      <w:tabs>
        <w:tab w:val="center" w:pos="4252"/>
        <w:tab w:val="right" w:pos="8504"/>
      </w:tabs>
      <w:snapToGrid w:val="0"/>
    </w:pPr>
  </w:style>
  <w:style w:type="character" w:customStyle="1" w:styleId="ac">
    <w:name w:val="ヘッダー (文字)"/>
    <w:basedOn w:val="a0"/>
    <w:link w:val="ab"/>
    <w:uiPriority w:val="99"/>
    <w:rsid w:val="00AF78E7"/>
  </w:style>
  <w:style w:type="paragraph" w:styleId="ad">
    <w:name w:val="footer"/>
    <w:basedOn w:val="a"/>
    <w:link w:val="ae"/>
    <w:uiPriority w:val="99"/>
    <w:unhideWhenUsed/>
    <w:rsid w:val="00AF78E7"/>
    <w:pPr>
      <w:tabs>
        <w:tab w:val="center" w:pos="4252"/>
        <w:tab w:val="right" w:pos="8504"/>
      </w:tabs>
      <w:snapToGrid w:val="0"/>
    </w:pPr>
  </w:style>
  <w:style w:type="character" w:customStyle="1" w:styleId="ae">
    <w:name w:val="フッター (文字)"/>
    <w:basedOn w:val="a0"/>
    <w:link w:val="ad"/>
    <w:uiPriority w:val="99"/>
    <w:rsid w:val="00AF7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4973A-11F0-4116-A465-04901942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328</Words>
  <Characters>1873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3</cp:revision>
  <dcterms:created xsi:type="dcterms:W3CDTF">2025-09-16T05:35:00Z</dcterms:created>
  <dcterms:modified xsi:type="dcterms:W3CDTF">2025-09-16T07:23:00Z</dcterms:modified>
</cp:coreProperties>
</file>